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A4E091C" wp14:editId="3EC02B3F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60ADA" w:rsidRDefault="00160ADA" w:rsidP="00610F40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:rsidR="00610F40" w:rsidRDefault="00160ADA" w:rsidP="00610F40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Oblastní ředitelství Brno</w:t>
                                  </w:r>
                                </w:p>
                                <w:p w:rsidR="006E3140" w:rsidRPr="00160ADA" w:rsidRDefault="00160ADA" w:rsidP="00610F40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160ADA">
                                    <w:t>Ing.</w:t>
                                  </w:r>
                                  <w:r w:rsidRPr="00160ADA">
                                    <w:rPr>
                                      <w:rStyle w:val="Hypertextovodkaz"/>
                                      <w:color w:val="auto"/>
                                      <w:u w:val="none"/>
                                    </w:rPr>
                                    <w:t xml:space="preserve"> Jakub Bureš bures</w:t>
                                  </w:r>
                                  <w:r w:rsidR="005609A9">
                                    <w:rPr>
                                      <w:rStyle w:val="Hypertextovodkaz"/>
                                      <w:color w:val="auto"/>
                                      <w:u w:val="none"/>
                                    </w:rPr>
                                    <w:t>@spravazeleznic.cz</w:t>
                                  </w:r>
                                </w:p>
                                <w:p w:rsidR="005609A9" w:rsidRDefault="005609A9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:rsidR="00764595" w:rsidRPr="00872202" w:rsidRDefault="005609A9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Elektronicky přes</w:t>
                                  </w:r>
                                  <w:r w:rsidR="005D468E">
                                    <w:rPr>
                                      <w:rStyle w:val="Potovnadresa"/>
                                    </w:rPr>
                                    <w:t xml:space="preserve"> IS</w:t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 xml:space="preserve"> C.E.Sta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4E09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160ADA" w:rsidRDefault="00160ADA" w:rsidP="00610F40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:rsidR="00610F40" w:rsidRDefault="00160ADA" w:rsidP="00610F40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Oblastní ředitelství Brno</w:t>
                            </w:r>
                          </w:p>
                          <w:p w:rsidR="006E3140" w:rsidRPr="00160ADA" w:rsidRDefault="00160ADA" w:rsidP="00610F40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160ADA">
                              <w:t>Ing.</w:t>
                            </w:r>
                            <w:r w:rsidRPr="00160ADA">
                              <w:rPr>
                                <w:rStyle w:val="Hypertextovodkaz"/>
                                <w:color w:val="auto"/>
                                <w:u w:val="none"/>
                              </w:rPr>
                              <w:t xml:space="preserve"> Jakub Bureš bures</w:t>
                            </w:r>
                            <w:r w:rsidR="005609A9">
                              <w:rPr>
                                <w:rStyle w:val="Hypertextovodkaz"/>
                                <w:color w:val="auto"/>
                                <w:u w:val="none"/>
                              </w:rPr>
                              <w:t>@spravazeleznic.cz</w:t>
                            </w:r>
                          </w:p>
                          <w:p w:rsidR="005609A9" w:rsidRDefault="005609A9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:rsidR="00764595" w:rsidRPr="00872202" w:rsidRDefault="005609A9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Elektronicky přes</w:t>
                            </w:r>
                            <w:r w:rsidR="005D468E">
                              <w:rPr>
                                <w:rStyle w:val="Potovnadresa"/>
                              </w:rPr>
                              <w:t xml:space="preserve"> IS</w:t>
                            </w:r>
                            <w:r>
                              <w:rPr>
                                <w:rStyle w:val="Potovnadresa"/>
                              </w:rPr>
                              <w:t xml:space="preserve"> C.E.Sta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ED6187" w:rsidP="0077673A">
            <w:r>
              <w:fldChar w:fldCharType="begin">
                <w:ffData>
                  <w:name w:val="VasDopisZn"/>
                  <w:enabled/>
                  <w:calcOnExit w:val="0"/>
                  <w:textInput>
                    <w:default w:val="email"/>
                  </w:textInput>
                </w:ffData>
              </w:fldChar>
            </w:r>
            <w:bookmarkStart w:id="0" w:name="VasDopis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email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ED6187" w:rsidP="00764595">
            <w:r>
              <w:fldChar w:fldCharType="begin">
                <w:ffData>
                  <w:name w:val="ZeDne"/>
                  <w:enabled/>
                  <w:calcOnExit w:val="0"/>
                  <w:textInput>
                    <w:default w:val="7. 8. 2020"/>
                  </w:textInput>
                </w:ffData>
              </w:fldChar>
            </w:r>
            <w:bookmarkStart w:id="1" w:name="ZeDn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7. 8. 2020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7B4AD8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57088/2020-SŽ-GŘ-O13"/>
                  </w:textInput>
                </w:ffData>
              </w:fldChar>
            </w:r>
            <w:bookmarkStart w:id="2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57088/2020-SŽ-GŘ-O13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610F40" w:rsidRDefault="00610F40" w:rsidP="0077673A"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NUMPAGES   \* MERGEFORMAT </w:instrText>
            </w:r>
            <w:r>
              <w:rPr>
                <w:lang w:val="en-US"/>
              </w:rPr>
              <w:fldChar w:fldCharType="separate"/>
            </w:r>
            <w:r w:rsidR="00BE7001">
              <w:rPr>
                <w:noProof/>
                <w:lang w:val="en-US"/>
              </w:rPr>
              <w:t>1</w:t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t>/</w:t>
            </w:r>
            <w:r>
              <w:t>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610F40" w:rsidP="0077673A">
            <w:r>
              <w:fldChar w:fldCharType="begin">
                <w:ffData>
                  <w:name w:val="JmenoPrijmeni"/>
                  <w:enabled/>
                  <w:calcOnExit w:val="0"/>
                  <w:textInput>
                    <w:default w:val="Ing. Radek Bernatík"/>
                  </w:textInput>
                </w:ffData>
              </w:fldChar>
            </w:r>
            <w:bookmarkStart w:id="3" w:name="JmenoPrijmeni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Radek Bernatík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610F40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762 485"/>
                  </w:textInput>
                </w:ffData>
              </w:fldChar>
            </w:r>
            <w:bookmarkStart w:id="4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+420 972 762 485</w:t>
            </w:r>
            <w:r>
              <w:fldChar w:fldCharType="end"/>
            </w:r>
            <w:bookmarkEnd w:id="4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610F40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5 050 148"/>
                  </w:textInput>
                </w:ffData>
              </w:fldChar>
            </w:r>
            <w:bookmarkStart w:id="5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+420 725 050 148</w:t>
            </w:r>
            <w:r>
              <w:fldChar w:fldCharType="end"/>
            </w:r>
            <w:bookmarkEnd w:id="5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7B4AD8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bernatik@spravazeleznic.cz"/>
                  </w:textInput>
                </w:ffData>
              </w:fldChar>
            </w:r>
            <w:bookmarkStart w:id="6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bernatik@spravazeleznic.cz</w:t>
            </w:r>
            <w:r>
              <w:fldChar w:fldCharType="end"/>
            </w:r>
            <w:bookmarkEnd w:id="6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Default="00E6712A" w:rsidP="009A7568">
            <w:r>
              <w:t>27. Srpna 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B45E9E" w:rsidRPr="00B45E9E" w:rsidRDefault="00283D3B" w:rsidP="00B45E9E">
      <w:pPr>
        <w:pStyle w:val="Pedmtdopisu"/>
      </w:pPr>
      <w:r w:rsidRPr="00283D3B">
        <w:t>Sanace skal v km 77,600 - 77,700 v úseku Rožná - Nedvědice</w:t>
      </w:r>
    </w:p>
    <w:p w:rsidR="006E3140" w:rsidRDefault="006E3140" w:rsidP="006E3140">
      <w:r>
        <w:t>K zaslané projektové dokumentaci pro akci „</w:t>
      </w:r>
      <w:r w:rsidR="00283D3B" w:rsidRPr="00283D3B">
        <w:t>Sanace skal v k</w:t>
      </w:r>
      <w:r w:rsidR="00283D3B">
        <w:t>m 77,600 - 77,700 v úseku Rožná </w:t>
      </w:r>
      <w:r w:rsidR="00283D3B" w:rsidRPr="00283D3B">
        <w:t>- Nedvědice</w:t>
      </w:r>
      <w:r>
        <w:t>“ ve stupni D</w:t>
      </w:r>
      <w:r w:rsidR="00283D3B">
        <w:t>U</w:t>
      </w:r>
      <w:r>
        <w:t>SP</w:t>
      </w:r>
      <w:r w:rsidR="00283D3B">
        <w:t>+PDPS</w:t>
      </w:r>
      <w:r w:rsidR="00255C61">
        <w:t xml:space="preserve">, kterou vypracovala firma </w:t>
      </w:r>
      <w:r w:rsidR="00160ADA">
        <w:t>AMBERG Engineering Brno, a.s.</w:t>
      </w:r>
      <w:r w:rsidR="00255C61">
        <w:t>,</w:t>
      </w:r>
      <w:r>
        <w:t xml:space="preserve"> přikládám</w:t>
      </w:r>
      <w:r w:rsidR="00DF088B">
        <w:t>e za Správu železnic GŘ O13</w:t>
      </w:r>
      <w:r>
        <w:t xml:space="preserve"> následující připomínky</w:t>
      </w:r>
      <w:r w:rsidR="00DF088B">
        <w:t>.</w:t>
      </w:r>
    </w:p>
    <w:p w:rsidR="00DF088B" w:rsidRDefault="00DF088B" w:rsidP="00DF088B">
      <w:pPr>
        <w:pStyle w:val="Nadpis3"/>
      </w:pPr>
      <w:r>
        <w:t>Zásadní připomínky k projektu</w:t>
      </w:r>
    </w:p>
    <w:p w:rsidR="00201047" w:rsidRDefault="00160ADA" w:rsidP="00201047">
      <w:pPr>
        <w:pStyle w:val="slovanseznam"/>
      </w:pPr>
      <w:r>
        <w:t>Neobsazeno</w:t>
      </w:r>
      <w:r w:rsidR="00201047">
        <w:t>.</w:t>
      </w:r>
    </w:p>
    <w:p w:rsidR="00DF088B" w:rsidRDefault="005609A9" w:rsidP="00DF088B">
      <w:pPr>
        <w:pStyle w:val="Nadpis3"/>
      </w:pPr>
      <w:r>
        <w:t>Připomínky k jednotlivým částem</w:t>
      </w:r>
    </w:p>
    <w:p w:rsidR="005609A9" w:rsidRPr="005609A9" w:rsidRDefault="005609A9" w:rsidP="005609A9">
      <w:pPr>
        <w:pStyle w:val="Nadpis4"/>
        <w:rPr>
          <w:b w:val="0"/>
        </w:rPr>
      </w:pPr>
      <w:r>
        <w:t xml:space="preserve">ŽELEZNIČNÍ SVRŠEK </w:t>
      </w:r>
      <w:r w:rsidRPr="005609A9">
        <w:rPr>
          <w:b w:val="0"/>
        </w:rPr>
        <w:t>(zpracoval Ing. Lelek Jiří, tel.: 972 322 583, Lelek@spravazeleznic.cz)</w:t>
      </w:r>
    </w:p>
    <w:p w:rsidR="005609A9" w:rsidRDefault="005609A9" w:rsidP="005609A9">
      <w:pPr>
        <w:pStyle w:val="slovanseznam"/>
      </w:pPr>
      <w:r>
        <w:t>SO 04: V TZ je napsáno v bodě 8.1, že se vytrhne 14</w:t>
      </w:r>
      <w:r w:rsidR="005D468E">
        <w:t> </w:t>
      </w:r>
      <w:r>
        <w:t>m kolejového pole, a v bodě 8.3. se píše, že se nahradí 2x23</w:t>
      </w:r>
      <w:r w:rsidR="005D468E">
        <w:t> </w:t>
      </w:r>
      <w:r>
        <w:t>m kolejnic. Doporučujeme v bodě 8.1 upřesnit, že se vyřízne rovnou 23</w:t>
      </w:r>
      <w:r w:rsidR="005D468E">
        <w:t> </w:t>
      </w:r>
      <w:r>
        <w:t>m kolejnic a snesou pražce na 14</w:t>
      </w:r>
      <w:r w:rsidR="005D468E">
        <w:t> </w:t>
      </w:r>
      <w:r>
        <w:t xml:space="preserve">m (pro </w:t>
      </w:r>
      <w:r w:rsidR="005D468E">
        <w:t xml:space="preserve">rekonstrukci </w:t>
      </w:r>
      <w:r>
        <w:t>propustku). Pro opětovnou montáž pražcových kotev požadujeme nové samo</w:t>
      </w:r>
      <w:r w:rsidR="00A36490">
        <w:t>jistné</w:t>
      </w:r>
      <w:r>
        <w:t xml:space="preserve"> matice, ty staré jsou po odmontování znehodnocené.</w:t>
      </w:r>
      <w:ins w:id="7" w:author="Lacina Jaroslav" w:date="2020-09-22T08:42:00Z">
        <w:r w:rsidR="00392F3C">
          <w:t xml:space="preserve"> </w:t>
        </w:r>
        <w:r w:rsidR="00392F3C" w:rsidRPr="006E3605">
          <w:rPr>
            <w:color w:val="FF0000"/>
            <w:rPrChange w:id="8" w:author="Lacina Jaroslav" w:date="2020-09-22T15:33:00Z">
              <w:rPr/>
            </w:rPrChange>
          </w:rPr>
          <w:t>Text v kapitolách 8.1 a 8.3 bude upraven dle doporučení; pro upevnění pražcových kotev budou navrženy dle požadavku nové matice</w:t>
        </w:r>
      </w:ins>
      <w:ins w:id="9" w:author="Lacina Jaroslav" w:date="2020-09-22T15:33:00Z">
        <w:r w:rsidR="006E3605">
          <w:rPr>
            <w:color w:val="FF0000"/>
          </w:rPr>
          <w:t xml:space="preserve"> (Vachutka)</w:t>
        </w:r>
      </w:ins>
      <w:bookmarkStart w:id="10" w:name="_GoBack"/>
      <w:bookmarkEnd w:id="10"/>
    </w:p>
    <w:p w:rsidR="005609A9" w:rsidRPr="005609A9" w:rsidRDefault="005609A9" w:rsidP="005609A9">
      <w:pPr>
        <w:pStyle w:val="Nadpis4"/>
        <w:rPr>
          <w:b w:val="0"/>
        </w:rPr>
      </w:pPr>
      <w:r>
        <w:t xml:space="preserve">ŽELEZNIČNÍ SPODEK </w:t>
      </w:r>
      <w:r w:rsidRPr="005609A9">
        <w:rPr>
          <w:b w:val="0"/>
        </w:rPr>
        <w:t xml:space="preserve">(zpracoval Ing. </w:t>
      </w:r>
      <w:r>
        <w:rPr>
          <w:b w:val="0"/>
        </w:rPr>
        <w:t>Bernatík Radek</w:t>
      </w:r>
      <w:r w:rsidRPr="005609A9">
        <w:rPr>
          <w:b w:val="0"/>
        </w:rPr>
        <w:t xml:space="preserve">, tel.: </w:t>
      </w:r>
      <w:r>
        <w:rPr>
          <w:b w:val="0"/>
        </w:rPr>
        <w:t>725 050 148</w:t>
      </w:r>
      <w:r w:rsidRPr="005609A9">
        <w:rPr>
          <w:b w:val="0"/>
        </w:rPr>
        <w:t xml:space="preserve">, </w:t>
      </w:r>
      <w:r>
        <w:rPr>
          <w:b w:val="0"/>
        </w:rPr>
        <w:t>bernatik</w:t>
      </w:r>
      <w:r w:rsidRPr="005609A9">
        <w:rPr>
          <w:b w:val="0"/>
        </w:rPr>
        <w:t>@spravazeleznic.cz)</w:t>
      </w:r>
    </w:p>
    <w:p w:rsidR="005609A9" w:rsidRDefault="005609A9" w:rsidP="005609A9">
      <w:pPr>
        <w:pStyle w:val="slovanseznam"/>
      </w:pPr>
      <w:r>
        <w:t>Bez připomínek.</w:t>
      </w:r>
    </w:p>
    <w:p w:rsidR="005609A9" w:rsidRPr="005609A9" w:rsidRDefault="005609A9" w:rsidP="005609A9">
      <w:pPr>
        <w:pStyle w:val="Nadpis4"/>
        <w:rPr>
          <w:b w:val="0"/>
        </w:rPr>
      </w:pPr>
      <w:r>
        <w:t xml:space="preserve">MOSTY A TUNELY </w:t>
      </w:r>
      <w:r w:rsidRPr="005609A9">
        <w:rPr>
          <w:b w:val="0"/>
        </w:rPr>
        <w:t xml:space="preserve">(zpracoval Ing. </w:t>
      </w:r>
      <w:r>
        <w:rPr>
          <w:b w:val="0"/>
        </w:rPr>
        <w:t>Novák Miloš</w:t>
      </w:r>
      <w:r w:rsidRPr="005609A9">
        <w:rPr>
          <w:b w:val="0"/>
        </w:rPr>
        <w:t xml:space="preserve">, tel.: </w:t>
      </w:r>
      <w:r>
        <w:rPr>
          <w:b w:val="0"/>
        </w:rPr>
        <w:t>972 244 004</w:t>
      </w:r>
      <w:r w:rsidRPr="005609A9">
        <w:rPr>
          <w:b w:val="0"/>
        </w:rPr>
        <w:t xml:space="preserve">, </w:t>
      </w:r>
      <w:r>
        <w:rPr>
          <w:b w:val="0"/>
        </w:rPr>
        <w:t>novakmilo</w:t>
      </w:r>
      <w:r w:rsidRPr="005609A9">
        <w:rPr>
          <w:b w:val="0"/>
        </w:rPr>
        <w:t>@spravazeleznic.cz)</w:t>
      </w:r>
    </w:p>
    <w:p w:rsidR="005609A9" w:rsidRDefault="005609A9" w:rsidP="005609A9">
      <w:pPr>
        <w:pStyle w:val="slovanseznam"/>
      </w:pPr>
      <w:r>
        <w:t>Bez připomínek.</w:t>
      </w:r>
    </w:p>
    <w:p w:rsidR="006E3140" w:rsidRDefault="006E3140" w:rsidP="00DF088B">
      <w:pPr>
        <w:pStyle w:val="Nadpis3"/>
      </w:pPr>
      <w:r>
        <w:t>Závěr</w:t>
      </w:r>
    </w:p>
    <w:p w:rsidR="002C3F83" w:rsidRDefault="006E3140" w:rsidP="00DF088B">
      <w:r>
        <w:t>Odbor traťového hospodářství souhlasí</w:t>
      </w:r>
      <w:r w:rsidRPr="006E3140">
        <w:t xml:space="preserve"> s předloženou projektovou dokumentací za předpokladu řádného vypořádání připomínek</w:t>
      </w:r>
      <w:r w:rsidR="005609A9">
        <w:t>.</w:t>
      </w:r>
    </w:p>
    <w:p w:rsidR="007A4DDF" w:rsidRDefault="007A4DDF" w:rsidP="006E3140">
      <w:pPr>
        <w:rPr>
          <w:iCs/>
        </w:rPr>
      </w:pPr>
    </w:p>
    <w:p w:rsidR="000446EA" w:rsidRDefault="000446EA" w:rsidP="006E3140">
      <w:pPr>
        <w:rPr>
          <w:iCs/>
        </w:rPr>
      </w:pPr>
    </w:p>
    <w:p w:rsidR="00ED6187" w:rsidRPr="00461654" w:rsidRDefault="00ED6187" w:rsidP="00ED6187">
      <w:pPr>
        <w:pStyle w:val="Bezmezer"/>
        <w:rPr>
          <w:b/>
        </w:rPr>
      </w:pPr>
      <w:r w:rsidRPr="00461654">
        <w:rPr>
          <w:b/>
        </w:rPr>
        <w:t>Ing. Radek Trejtnar, Ph.D.</w:t>
      </w:r>
    </w:p>
    <w:p w:rsidR="00ED6187" w:rsidRPr="00461654" w:rsidRDefault="00ED6187" w:rsidP="00ED6187">
      <w:pPr>
        <w:pStyle w:val="Bezmezer"/>
      </w:pPr>
      <w:r w:rsidRPr="00461654">
        <w:t>ředitel odboru traťového hospodářství</w:t>
      </w:r>
    </w:p>
    <w:p w:rsidR="006E3140" w:rsidRPr="00ED6187" w:rsidRDefault="00ED6187" w:rsidP="00ED6187">
      <w:pPr>
        <w:rPr>
          <w:i/>
        </w:rPr>
      </w:pPr>
      <w:r w:rsidRPr="00461654">
        <w:rPr>
          <w:i/>
        </w:rPr>
        <w:t>(podepsáno elektronicky)</w:t>
      </w:r>
    </w:p>
    <w:sectPr w:rsidR="006E3140" w:rsidRPr="00ED618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C67" w:rsidRDefault="005C3C67" w:rsidP="00962258">
      <w:pPr>
        <w:spacing w:after="0" w:line="240" w:lineRule="auto"/>
      </w:pPr>
      <w:r>
        <w:separator/>
      </w:r>
    </w:p>
  </w:endnote>
  <w:endnote w:type="continuationSeparator" w:id="0">
    <w:p w:rsidR="005C3C67" w:rsidRDefault="005C3C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09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09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71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71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C67" w:rsidRDefault="005C3C67" w:rsidP="00962258">
      <w:pPr>
        <w:spacing w:after="0" w:line="240" w:lineRule="auto"/>
      </w:pPr>
      <w:r>
        <w:separator/>
      </w:r>
    </w:p>
  </w:footnote>
  <w:footnote w:type="continuationSeparator" w:id="0">
    <w:p w:rsidR="005C3C67" w:rsidRDefault="005C3C6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3C87F254" wp14:editId="3C87F25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75B792E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3C87F256" wp14:editId="3C87F257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3C87F258" wp14:editId="3C87F25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15B062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8347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1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2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3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0"/>
  </w:num>
  <w:num w:numId="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acina Jaroslav">
    <w15:presenceInfo w15:providerId="AD" w15:userId="S::jlacina@amberg.cz::b7059446-a809-409c-960a-7b9915024f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17BDA"/>
    <w:rsid w:val="0002213C"/>
    <w:rsid w:val="00026AD5"/>
    <w:rsid w:val="00031347"/>
    <w:rsid w:val="00033432"/>
    <w:rsid w:val="000335CC"/>
    <w:rsid w:val="000446EA"/>
    <w:rsid w:val="000478E9"/>
    <w:rsid w:val="00072C1E"/>
    <w:rsid w:val="000B5EFD"/>
    <w:rsid w:val="000B7907"/>
    <w:rsid w:val="000C0429"/>
    <w:rsid w:val="00114472"/>
    <w:rsid w:val="00156C2C"/>
    <w:rsid w:val="00160ADA"/>
    <w:rsid w:val="00170EC5"/>
    <w:rsid w:val="001747C1"/>
    <w:rsid w:val="00181194"/>
    <w:rsid w:val="0018596A"/>
    <w:rsid w:val="001C4DA0"/>
    <w:rsid w:val="001E393D"/>
    <w:rsid w:val="00201047"/>
    <w:rsid w:val="00205A5E"/>
    <w:rsid w:val="00207DF5"/>
    <w:rsid w:val="00255C61"/>
    <w:rsid w:val="0026785D"/>
    <w:rsid w:val="00283D3B"/>
    <w:rsid w:val="002B6580"/>
    <w:rsid w:val="002C31BF"/>
    <w:rsid w:val="002C3F83"/>
    <w:rsid w:val="002E0CD7"/>
    <w:rsid w:val="002F026B"/>
    <w:rsid w:val="00357BC6"/>
    <w:rsid w:val="0036788E"/>
    <w:rsid w:val="00392F3C"/>
    <w:rsid w:val="003956C6"/>
    <w:rsid w:val="003E128B"/>
    <w:rsid w:val="003E75CE"/>
    <w:rsid w:val="0041380F"/>
    <w:rsid w:val="0041445E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678A"/>
    <w:rsid w:val="004A7C69"/>
    <w:rsid w:val="004C4399"/>
    <w:rsid w:val="004C69ED"/>
    <w:rsid w:val="004C787C"/>
    <w:rsid w:val="004F217A"/>
    <w:rsid w:val="004F4B9B"/>
    <w:rsid w:val="00511AB9"/>
    <w:rsid w:val="00521719"/>
    <w:rsid w:val="00523EA7"/>
    <w:rsid w:val="00551D1F"/>
    <w:rsid w:val="00553375"/>
    <w:rsid w:val="005609A9"/>
    <w:rsid w:val="005658A6"/>
    <w:rsid w:val="005722BB"/>
    <w:rsid w:val="005736B7"/>
    <w:rsid w:val="00575E5A"/>
    <w:rsid w:val="0058712B"/>
    <w:rsid w:val="00596C7E"/>
    <w:rsid w:val="005A217E"/>
    <w:rsid w:val="005A64E9"/>
    <w:rsid w:val="005B5EE9"/>
    <w:rsid w:val="005C3C67"/>
    <w:rsid w:val="005D468E"/>
    <w:rsid w:val="0061068E"/>
    <w:rsid w:val="00610F40"/>
    <w:rsid w:val="006325B7"/>
    <w:rsid w:val="00660AD3"/>
    <w:rsid w:val="006A5570"/>
    <w:rsid w:val="006A689C"/>
    <w:rsid w:val="006B3D79"/>
    <w:rsid w:val="006C06E9"/>
    <w:rsid w:val="006E0578"/>
    <w:rsid w:val="006E3140"/>
    <w:rsid w:val="006E314D"/>
    <w:rsid w:val="006E3605"/>
    <w:rsid w:val="00701B34"/>
    <w:rsid w:val="00710723"/>
    <w:rsid w:val="00723ED1"/>
    <w:rsid w:val="00743525"/>
    <w:rsid w:val="0076286B"/>
    <w:rsid w:val="00764595"/>
    <w:rsid w:val="00766846"/>
    <w:rsid w:val="00766FF3"/>
    <w:rsid w:val="0077673A"/>
    <w:rsid w:val="007846E1"/>
    <w:rsid w:val="007A4DDF"/>
    <w:rsid w:val="007B4AD8"/>
    <w:rsid w:val="007B570C"/>
    <w:rsid w:val="007E4A6E"/>
    <w:rsid w:val="007F56A7"/>
    <w:rsid w:val="007F635D"/>
    <w:rsid w:val="00800ACE"/>
    <w:rsid w:val="00807059"/>
    <w:rsid w:val="00807DD0"/>
    <w:rsid w:val="00813F11"/>
    <w:rsid w:val="00864687"/>
    <w:rsid w:val="008A3568"/>
    <w:rsid w:val="008B5244"/>
    <w:rsid w:val="008B70F0"/>
    <w:rsid w:val="008D03B9"/>
    <w:rsid w:val="008F18D6"/>
    <w:rsid w:val="00904780"/>
    <w:rsid w:val="009113A8"/>
    <w:rsid w:val="00912AF2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A1C"/>
    <w:rsid w:val="009B72CC"/>
    <w:rsid w:val="009C1EBD"/>
    <w:rsid w:val="009C6825"/>
    <w:rsid w:val="009D4BD6"/>
    <w:rsid w:val="009E07F4"/>
    <w:rsid w:val="009E7EAA"/>
    <w:rsid w:val="009F392E"/>
    <w:rsid w:val="00A06AF0"/>
    <w:rsid w:val="00A1189D"/>
    <w:rsid w:val="00A135BF"/>
    <w:rsid w:val="00A3510D"/>
    <w:rsid w:val="00A36490"/>
    <w:rsid w:val="00A44328"/>
    <w:rsid w:val="00A6177B"/>
    <w:rsid w:val="00A66136"/>
    <w:rsid w:val="00AA25B0"/>
    <w:rsid w:val="00AA4CBB"/>
    <w:rsid w:val="00AA65FA"/>
    <w:rsid w:val="00AA7351"/>
    <w:rsid w:val="00AD056F"/>
    <w:rsid w:val="00AD6731"/>
    <w:rsid w:val="00B07829"/>
    <w:rsid w:val="00B15D0D"/>
    <w:rsid w:val="00B2339C"/>
    <w:rsid w:val="00B359B2"/>
    <w:rsid w:val="00B40FB0"/>
    <w:rsid w:val="00B41142"/>
    <w:rsid w:val="00B41353"/>
    <w:rsid w:val="00B45E9E"/>
    <w:rsid w:val="00B55F9C"/>
    <w:rsid w:val="00B75EE1"/>
    <w:rsid w:val="00B77481"/>
    <w:rsid w:val="00B80B15"/>
    <w:rsid w:val="00B8518B"/>
    <w:rsid w:val="00BB3740"/>
    <w:rsid w:val="00BC69B0"/>
    <w:rsid w:val="00BD7E91"/>
    <w:rsid w:val="00BE7001"/>
    <w:rsid w:val="00BE7827"/>
    <w:rsid w:val="00BF374D"/>
    <w:rsid w:val="00C02D0A"/>
    <w:rsid w:val="00C03A6E"/>
    <w:rsid w:val="00C30759"/>
    <w:rsid w:val="00C44F6A"/>
    <w:rsid w:val="00C8207D"/>
    <w:rsid w:val="00C91CA4"/>
    <w:rsid w:val="00CD043B"/>
    <w:rsid w:val="00CD1FC4"/>
    <w:rsid w:val="00CE371D"/>
    <w:rsid w:val="00D02A4D"/>
    <w:rsid w:val="00D06E39"/>
    <w:rsid w:val="00D21061"/>
    <w:rsid w:val="00D316A7"/>
    <w:rsid w:val="00D4108E"/>
    <w:rsid w:val="00D6163D"/>
    <w:rsid w:val="00D831A3"/>
    <w:rsid w:val="00D85582"/>
    <w:rsid w:val="00DA6FFE"/>
    <w:rsid w:val="00DC3110"/>
    <w:rsid w:val="00DD46F3"/>
    <w:rsid w:val="00DD58A6"/>
    <w:rsid w:val="00DE56F2"/>
    <w:rsid w:val="00DF088B"/>
    <w:rsid w:val="00DF116D"/>
    <w:rsid w:val="00E32DD7"/>
    <w:rsid w:val="00E6475B"/>
    <w:rsid w:val="00E6712A"/>
    <w:rsid w:val="00E824F1"/>
    <w:rsid w:val="00EB104F"/>
    <w:rsid w:val="00EC1CBE"/>
    <w:rsid w:val="00EC67C9"/>
    <w:rsid w:val="00ED14BD"/>
    <w:rsid w:val="00ED3947"/>
    <w:rsid w:val="00ED6187"/>
    <w:rsid w:val="00EE2D2C"/>
    <w:rsid w:val="00EF2928"/>
    <w:rsid w:val="00F01440"/>
    <w:rsid w:val="00F12DEC"/>
    <w:rsid w:val="00F16B50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D4F37"/>
    <w:rsid w:val="00FE28EC"/>
    <w:rsid w:val="00FE715E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B0F69A"/>
  <w14:defaultImageDpi w14:val="32767"/>
  <w15:docId w15:val="{4821866E-CA4E-4199-B53F-0D3C00F0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DF08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08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08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08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08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917342-ABEB-47B4-9138-F4BA37D26807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37C3E1A-F313-496B-8F53-30AD9C0A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Bernatík Radek, Ing.</dc:creator>
  <cp:lastModifiedBy>Lacina Jaroslav</cp:lastModifiedBy>
  <cp:revision>3</cp:revision>
  <cp:lastPrinted>2018-07-31T10:21:00Z</cp:lastPrinted>
  <dcterms:created xsi:type="dcterms:W3CDTF">2020-09-22T06:42:00Z</dcterms:created>
  <dcterms:modified xsi:type="dcterms:W3CDTF">2020-09-22T13:33:00Z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